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9DC4C" w14:textId="085C93E0" w:rsidR="00B45908" w:rsidRPr="00A07303" w:rsidRDefault="00FA2B9C" w:rsidP="00FA2B9C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>
        <w:rPr>
          <w:noProof/>
        </w:rPr>
        <w:drawing>
          <wp:inline distT="0" distB="0" distL="0" distR="0" wp14:anchorId="62A1A21C" wp14:editId="6DD4ECAD">
            <wp:extent cx="2987040" cy="1630680"/>
            <wp:effectExtent l="0" t="0" r="3810" b="762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9DC4D" w14:textId="48A77F20" w:rsidR="00B45908" w:rsidRDefault="00B45908" w:rsidP="00B45908">
      <w:pPr>
        <w:rPr>
          <w:sz w:val="26"/>
          <w:szCs w:val="26"/>
        </w:rPr>
      </w:pPr>
    </w:p>
    <w:p w14:paraId="2979DC4E" w14:textId="77777777" w:rsidR="00B45908" w:rsidRPr="00A07303" w:rsidRDefault="00B45908" w:rsidP="00B4590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A07303">
        <w:rPr>
          <w:sz w:val="26"/>
          <w:szCs w:val="26"/>
        </w:rPr>
        <w:t>ТЕХНИЧЕСКОЕ ЗАДАНИЕ</w:t>
      </w:r>
    </w:p>
    <w:p w14:paraId="1A2B2485" w14:textId="0424D484" w:rsidR="00F610B1" w:rsidRDefault="00671083" w:rsidP="00B45908">
      <w:pPr>
        <w:ind w:firstLine="0"/>
        <w:jc w:val="center"/>
        <w:rPr>
          <w:b/>
          <w:sz w:val="26"/>
          <w:szCs w:val="26"/>
        </w:rPr>
      </w:pPr>
      <w:r w:rsidRPr="00A07303">
        <w:rPr>
          <w:b/>
          <w:sz w:val="26"/>
          <w:szCs w:val="26"/>
        </w:rPr>
        <w:t>на поставку шин и токопроводов</w:t>
      </w:r>
      <w:r w:rsidR="00F610B1">
        <w:rPr>
          <w:b/>
          <w:sz w:val="26"/>
          <w:szCs w:val="26"/>
        </w:rPr>
        <w:t>.</w:t>
      </w:r>
      <w:r w:rsidRPr="00A07303">
        <w:rPr>
          <w:b/>
          <w:sz w:val="26"/>
          <w:szCs w:val="26"/>
        </w:rPr>
        <w:t xml:space="preserve"> </w:t>
      </w:r>
    </w:p>
    <w:p w14:paraId="2979DC4F" w14:textId="5189450F" w:rsidR="00B45908" w:rsidRPr="00A07303" w:rsidRDefault="00B45908" w:rsidP="00B45908">
      <w:pPr>
        <w:ind w:firstLine="0"/>
        <w:jc w:val="center"/>
        <w:rPr>
          <w:b/>
          <w:sz w:val="26"/>
          <w:szCs w:val="26"/>
        </w:rPr>
      </w:pPr>
      <w:r w:rsidRPr="00A07303">
        <w:rPr>
          <w:b/>
          <w:sz w:val="26"/>
          <w:szCs w:val="26"/>
        </w:rPr>
        <w:t xml:space="preserve">Лот № </w:t>
      </w:r>
      <w:r w:rsidR="001D01B7" w:rsidRPr="00A07303">
        <w:rPr>
          <w:b/>
          <w:sz w:val="26"/>
          <w:szCs w:val="26"/>
        </w:rPr>
        <w:t>401N</w:t>
      </w:r>
    </w:p>
    <w:p w14:paraId="2979DC50" w14:textId="1D322071" w:rsidR="00B45908" w:rsidRDefault="00B45908" w:rsidP="00B45908">
      <w:pPr>
        <w:ind w:firstLine="0"/>
        <w:jc w:val="center"/>
        <w:rPr>
          <w:sz w:val="26"/>
          <w:szCs w:val="26"/>
        </w:rPr>
      </w:pPr>
    </w:p>
    <w:p w14:paraId="2B1C1A7C" w14:textId="77777777" w:rsidR="00F610B1" w:rsidRPr="00A600A5" w:rsidRDefault="00F610B1" w:rsidP="00F610B1">
      <w:pPr>
        <w:pStyle w:val="ad"/>
        <w:numPr>
          <w:ilvl w:val="0"/>
          <w:numId w:val="17"/>
        </w:numPr>
        <w:spacing w:line="276" w:lineRule="auto"/>
        <w:ind w:left="709" w:firstLine="0"/>
        <w:rPr>
          <w:b/>
          <w:bCs/>
          <w:sz w:val="24"/>
          <w:szCs w:val="24"/>
        </w:rPr>
      </w:pPr>
      <w:r w:rsidRPr="00A600A5">
        <w:rPr>
          <w:b/>
          <w:bCs/>
          <w:sz w:val="24"/>
          <w:szCs w:val="24"/>
        </w:rPr>
        <w:t>Общая часть.</w:t>
      </w:r>
    </w:p>
    <w:p w14:paraId="7030D319" w14:textId="68EB2C62" w:rsidR="00F610B1" w:rsidRPr="00A600A5" w:rsidRDefault="00F610B1" w:rsidP="00F610B1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600A5">
        <w:rPr>
          <w:color w:val="000000"/>
          <w:sz w:val="24"/>
          <w:szCs w:val="24"/>
        </w:rPr>
        <w:t>Филиал ПАО «</w:t>
      </w:r>
      <w:r w:rsidR="002745BC">
        <w:rPr>
          <w:color w:val="000000"/>
          <w:sz w:val="24"/>
          <w:szCs w:val="24"/>
        </w:rPr>
        <w:t>Россети</w:t>
      </w:r>
      <w:r w:rsidRPr="00A600A5">
        <w:rPr>
          <w:color w:val="000000"/>
          <w:sz w:val="24"/>
          <w:szCs w:val="24"/>
        </w:rPr>
        <w:t xml:space="preserve"> Центр»-«Белгородэнерго» производит закупку </w:t>
      </w:r>
      <w:r>
        <w:rPr>
          <w:color w:val="000000"/>
          <w:sz w:val="24"/>
          <w:szCs w:val="24"/>
        </w:rPr>
        <w:t>в рамках инвестиционной программы для строительства объектов технологических присоединений.</w:t>
      </w:r>
    </w:p>
    <w:p w14:paraId="1C1F4DEF" w14:textId="77777777" w:rsidR="00F610B1" w:rsidRPr="00A600A5" w:rsidRDefault="00F610B1" w:rsidP="00F610B1">
      <w:pPr>
        <w:pStyle w:val="ad"/>
        <w:numPr>
          <w:ilvl w:val="1"/>
          <w:numId w:val="3"/>
        </w:numPr>
        <w:ind w:left="284" w:hanging="284"/>
        <w:rPr>
          <w:color w:val="000000"/>
          <w:sz w:val="24"/>
          <w:szCs w:val="24"/>
        </w:rPr>
      </w:pPr>
      <w:r w:rsidRPr="00A600A5">
        <w:rPr>
          <w:color w:val="000000"/>
          <w:sz w:val="24"/>
          <w:szCs w:val="24"/>
        </w:rPr>
        <w:t>Наименование и количество поставляемой продукции указано в Приложении 1.</w:t>
      </w:r>
    </w:p>
    <w:p w14:paraId="77FD9A5E" w14:textId="2B15837D" w:rsidR="00F610B1" w:rsidRPr="00770193" w:rsidRDefault="00F610B1" w:rsidP="00F610B1">
      <w:pPr>
        <w:ind w:firstLine="0"/>
        <w:rPr>
          <w:b/>
          <w:sz w:val="26"/>
          <w:szCs w:val="26"/>
        </w:rPr>
      </w:pPr>
      <w:r w:rsidRPr="00A600A5">
        <w:rPr>
          <w:color w:val="000000"/>
          <w:sz w:val="24"/>
          <w:szCs w:val="24"/>
        </w:rPr>
        <w:t xml:space="preserve">Адрес поставки - г. Белгород, 5-й Заводской переулок, д.17. </w:t>
      </w:r>
      <w:r w:rsidRPr="007C4906">
        <w:rPr>
          <w:color w:val="000000"/>
          <w:sz w:val="24"/>
          <w:szCs w:val="24"/>
        </w:rPr>
        <w:t>Срок поставки – С момента заключения договора до 30.11.202</w:t>
      </w:r>
      <w:r w:rsidR="00A90CED">
        <w:rPr>
          <w:color w:val="000000"/>
          <w:sz w:val="24"/>
          <w:szCs w:val="24"/>
        </w:rPr>
        <w:t>3</w:t>
      </w:r>
      <w:bookmarkStart w:id="1" w:name="_GoBack"/>
      <w:bookmarkEnd w:id="1"/>
      <w:r w:rsidRPr="007C4906">
        <w:rPr>
          <w:color w:val="000000"/>
          <w:sz w:val="24"/>
          <w:szCs w:val="24"/>
        </w:rPr>
        <w:t xml:space="preserve"> года по заявкам Заказчика. Срок исполнения одной заявки в течение 1</w:t>
      </w:r>
      <w:r w:rsidR="002745BC">
        <w:rPr>
          <w:color w:val="000000"/>
          <w:sz w:val="24"/>
          <w:szCs w:val="24"/>
        </w:rPr>
        <w:t>0 (десяти)</w:t>
      </w:r>
      <w:r w:rsidRPr="007C4906">
        <w:rPr>
          <w:color w:val="000000"/>
          <w:sz w:val="24"/>
          <w:szCs w:val="24"/>
        </w:rPr>
        <w:t xml:space="preserve"> календарных дней</w:t>
      </w:r>
      <w:r w:rsidRPr="00A600A5">
        <w:rPr>
          <w:color w:val="000000"/>
          <w:sz w:val="24"/>
          <w:szCs w:val="24"/>
        </w:rPr>
        <w:t>.</w:t>
      </w:r>
    </w:p>
    <w:p w14:paraId="27135722" w14:textId="2C028327" w:rsidR="00F610B1" w:rsidRDefault="00F610B1" w:rsidP="00B45908">
      <w:pPr>
        <w:ind w:firstLine="0"/>
        <w:jc w:val="center"/>
        <w:rPr>
          <w:sz w:val="26"/>
          <w:szCs w:val="26"/>
        </w:rPr>
      </w:pPr>
    </w:p>
    <w:p w14:paraId="2979DC51" w14:textId="77777777" w:rsidR="00B45908" w:rsidRPr="00A07303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07303">
        <w:rPr>
          <w:b/>
          <w:bCs/>
          <w:sz w:val="26"/>
          <w:szCs w:val="26"/>
        </w:rPr>
        <w:t>Технические требования к продукции.</w:t>
      </w:r>
    </w:p>
    <w:p w14:paraId="2979DC52" w14:textId="77777777" w:rsidR="00B45908" w:rsidRPr="00101DD6" w:rsidRDefault="00CC63A8" w:rsidP="00CC63A8">
      <w:pPr>
        <w:pStyle w:val="ad"/>
        <w:numPr>
          <w:ilvl w:val="1"/>
          <w:numId w:val="15"/>
        </w:numPr>
        <w:tabs>
          <w:tab w:val="left" w:pos="0"/>
        </w:tabs>
        <w:ind w:left="0" w:firstLine="709"/>
        <w:rPr>
          <w:sz w:val="24"/>
          <w:szCs w:val="24"/>
        </w:rPr>
      </w:pPr>
      <w:r w:rsidRPr="00CC63A8">
        <w:rPr>
          <w:sz w:val="24"/>
          <w:szCs w:val="24"/>
        </w:rPr>
        <w:t>Технические данные шин должны соответствовать ГОСТ 15176-89 «Шины прессованные электротехнического назначения из алюминия и алюминиевых сплавов. Технические условия» и быть не ниже знач</w:t>
      </w:r>
      <w:r>
        <w:rPr>
          <w:sz w:val="24"/>
          <w:szCs w:val="24"/>
        </w:rPr>
        <w:t>ений, приведенных в таблице № 1</w:t>
      </w:r>
      <w:r w:rsidR="00B45908">
        <w:rPr>
          <w:sz w:val="24"/>
          <w:szCs w:val="24"/>
        </w:rPr>
        <w:t>:</w:t>
      </w:r>
    </w:p>
    <w:p w14:paraId="2979DC53" w14:textId="77777777" w:rsidR="00B45908" w:rsidRPr="007B6CB8" w:rsidRDefault="00B45908" w:rsidP="00B4590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№1</w:t>
      </w:r>
      <w:r w:rsidRPr="007B6CB8">
        <w:rPr>
          <w:sz w:val="24"/>
          <w:szCs w:val="24"/>
        </w:rPr>
        <w:t xml:space="preserve">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12"/>
        <w:gridCol w:w="4649"/>
        <w:gridCol w:w="3544"/>
      </w:tblGrid>
      <w:tr w:rsidR="00B45908" w14:paraId="2979DC56" w14:textId="77777777" w:rsidTr="00A902B3">
        <w:trPr>
          <w:trHeight w:val="1005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4" w14:textId="77777777" w:rsidR="00B45908" w:rsidRPr="00A07303" w:rsidRDefault="00B45908" w:rsidP="00EE06A7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5" w14:textId="77777777" w:rsidR="00B45908" w:rsidRPr="00A07303" w:rsidRDefault="00B45908" w:rsidP="00EE06A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A902B3" w14:paraId="2979DC59" w14:textId="77777777" w:rsidTr="00A902B3">
        <w:trPr>
          <w:trHeight w:val="342"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7" w14:textId="66F109C5" w:rsidR="00A902B3" w:rsidRPr="00A07303" w:rsidRDefault="00A902B3" w:rsidP="00F610B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sz w:val="24"/>
                <w:szCs w:val="24"/>
              </w:rPr>
              <w:t xml:space="preserve">Шина алюминиевая АД31Т </w:t>
            </w:r>
            <w:r>
              <w:rPr>
                <w:sz w:val="24"/>
                <w:szCs w:val="24"/>
              </w:rPr>
              <w:t>5</w:t>
            </w:r>
            <w:r w:rsidRPr="00A07303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5</w:t>
            </w:r>
            <w:r w:rsidRPr="00A07303">
              <w:rPr>
                <w:sz w:val="24"/>
                <w:szCs w:val="24"/>
              </w:rPr>
              <w:t>0х4000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9DC58" w14:textId="77777777" w:rsidR="00A902B3" w:rsidRPr="00A07303" w:rsidRDefault="00A902B3" w:rsidP="00131F4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sz w:val="24"/>
                <w:szCs w:val="24"/>
              </w:rPr>
              <w:t>ГОСТ 15176-89 "Шины прессованные электротехнического назначения из алюминия и алюминиевых сплавов. Технические условия".</w:t>
            </w:r>
          </w:p>
        </w:tc>
      </w:tr>
      <w:tr w:rsidR="00A902B3" w14:paraId="2979DC5C" w14:textId="77777777" w:rsidTr="00A902B3">
        <w:trPr>
          <w:trHeight w:val="342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A" w14:textId="77777777" w:rsidR="00A902B3" w:rsidRPr="00A07303" w:rsidRDefault="00A902B3" w:rsidP="00EE06A7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DC5B" w14:textId="4B905B4F" w:rsidR="00A902B3" w:rsidRPr="00A07303" w:rsidRDefault="00A902B3" w:rsidP="00F610B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 xml:space="preserve">Ширина, мм – 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A902B3" w14:paraId="2979DC5F" w14:textId="77777777" w:rsidTr="00A902B3">
        <w:trPr>
          <w:trHeight w:val="342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5D" w14:textId="77777777" w:rsidR="00A902B3" w:rsidRPr="00A07303" w:rsidRDefault="00A902B3" w:rsidP="00EE06A7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9DC5E" w14:textId="6BED89B7" w:rsidR="00A902B3" w:rsidRPr="00A07303" w:rsidRDefault="000C4DA2" w:rsidP="00F610B1">
            <w:pPr>
              <w:ind w:firstLine="0"/>
              <w:jc w:val="center"/>
              <w:rPr>
                <w:sz w:val="24"/>
                <w:szCs w:val="24"/>
              </w:rPr>
            </w:pPr>
            <w:hyperlink r:id="rId13" w:history="1">
              <w:r w:rsidR="00A902B3" w:rsidRPr="00A07303">
                <w:rPr>
                  <w:sz w:val="24"/>
                  <w:szCs w:val="24"/>
                </w:rPr>
                <w:t>Высота,</w:t>
              </w:r>
            </w:hyperlink>
            <w:r w:rsidR="00A902B3" w:rsidRPr="00A07303">
              <w:rPr>
                <w:sz w:val="24"/>
                <w:szCs w:val="24"/>
              </w:rPr>
              <w:t xml:space="preserve"> мм – </w:t>
            </w:r>
            <w:r w:rsidR="00A902B3">
              <w:rPr>
                <w:sz w:val="24"/>
                <w:szCs w:val="24"/>
              </w:rPr>
              <w:t>5</w:t>
            </w:r>
          </w:p>
        </w:tc>
      </w:tr>
      <w:tr w:rsidR="00A902B3" w14:paraId="2979DC62" w14:textId="77777777" w:rsidTr="00A902B3">
        <w:trPr>
          <w:trHeight w:val="342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60" w14:textId="77777777" w:rsidR="00A902B3" w:rsidRPr="00A07303" w:rsidRDefault="00A902B3" w:rsidP="00EE06A7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9DC61" w14:textId="77777777" w:rsidR="00A902B3" w:rsidRPr="00A07303" w:rsidRDefault="000C4DA2" w:rsidP="00D53EAD">
            <w:pPr>
              <w:ind w:firstLine="0"/>
              <w:jc w:val="center"/>
              <w:rPr>
                <w:sz w:val="24"/>
                <w:szCs w:val="24"/>
              </w:rPr>
            </w:pPr>
            <w:hyperlink r:id="rId14" w:history="1">
              <w:r w:rsidR="00A902B3" w:rsidRPr="00A07303">
                <w:rPr>
                  <w:sz w:val="24"/>
                  <w:szCs w:val="24"/>
                </w:rPr>
                <w:t>Длина,</w:t>
              </w:r>
            </w:hyperlink>
            <w:r w:rsidR="00A902B3" w:rsidRPr="00A07303">
              <w:rPr>
                <w:sz w:val="24"/>
                <w:szCs w:val="24"/>
              </w:rPr>
              <w:t xml:space="preserve"> мм – 4000</w:t>
            </w:r>
          </w:p>
        </w:tc>
      </w:tr>
      <w:tr w:rsidR="00A902B3" w14:paraId="2979DC65" w14:textId="77777777" w:rsidTr="00E047DF">
        <w:trPr>
          <w:trHeight w:val="342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63" w14:textId="77777777" w:rsidR="00A902B3" w:rsidRPr="00A07303" w:rsidRDefault="00A902B3" w:rsidP="00EE06A7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DC64" w14:textId="2309EE18" w:rsidR="00A902B3" w:rsidRPr="00A07303" w:rsidRDefault="00A902B3" w:rsidP="00630D80">
            <w:pPr>
              <w:ind w:firstLine="0"/>
              <w:jc w:val="center"/>
              <w:rPr>
                <w:sz w:val="24"/>
                <w:szCs w:val="24"/>
              </w:rPr>
            </w:pPr>
            <w:r w:rsidRPr="00A07303">
              <w:rPr>
                <w:sz w:val="24"/>
                <w:szCs w:val="24"/>
              </w:rPr>
              <w:t xml:space="preserve">Длительно допустимый ток, А – </w:t>
            </w:r>
            <w:r w:rsidR="00630D80">
              <w:rPr>
                <w:sz w:val="24"/>
                <w:szCs w:val="24"/>
              </w:rPr>
              <w:t>670</w:t>
            </w:r>
          </w:p>
        </w:tc>
      </w:tr>
      <w:tr w:rsidR="00A902B3" w:rsidRPr="001357DE" w14:paraId="2979DC68" w14:textId="77777777" w:rsidTr="00E04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FF80687" w14:textId="293938DC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6" w14:textId="666E16DC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7" w14:textId="77777777" w:rsidR="00A902B3" w:rsidRPr="00A07303" w:rsidRDefault="00A902B3" w:rsidP="00A902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+60</w:t>
            </w:r>
          </w:p>
        </w:tc>
      </w:tr>
      <w:tr w:rsidR="00A902B3" w:rsidRPr="008F43DB" w14:paraId="2979DC6B" w14:textId="77777777" w:rsidTr="00E04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63D1732" w14:textId="134718C1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9" w14:textId="286FE9FD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A" w14:textId="77777777" w:rsidR="00A902B3" w:rsidRPr="00A07303" w:rsidRDefault="00A902B3" w:rsidP="00A902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-40</w:t>
            </w:r>
          </w:p>
        </w:tc>
      </w:tr>
      <w:tr w:rsidR="00A902B3" w:rsidRPr="008F43DB" w14:paraId="2979DC6E" w14:textId="77777777" w:rsidTr="00E04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668569E" w14:textId="298D6CDF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C" w14:textId="6870503F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D" w14:textId="77777777" w:rsidR="00A902B3" w:rsidRPr="00A07303" w:rsidRDefault="00A902B3" w:rsidP="00A902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25</w:t>
            </w:r>
          </w:p>
        </w:tc>
      </w:tr>
      <w:tr w:rsidR="00A902B3" w:rsidRPr="008F43DB" w14:paraId="2979DC71" w14:textId="77777777" w:rsidTr="00E04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C9C78" w14:textId="319668CD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6F" w14:textId="37C369B6" w:rsidR="00A902B3" w:rsidRPr="00A07303" w:rsidRDefault="00A902B3" w:rsidP="00A902B3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9DC70" w14:textId="77777777" w:rsidR="00A902B3" w:rsidRPr="00A07303" w:rsidRDefault="00A902B3" w:rsidP="00A902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+</w:t>
            </w:r>
          </w:p>
        </w:tc>
      </w:tr>
      <w:tr w:rsidR="00630D80" w:rsidRPr="008F43DB" w14:paraId="57095156" w14:textId="77777777" w:rsidTr="00630D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A78E1" w14:textId="77777777" w:rsidR="003E1FC7" w:rsidRDefault="003E1FC7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  <w:p w14:paraId="04D704A1" w14:textId="47D9372E" w:rsidR="003E1FC7" w:rsidRDefault="003E1FC7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  <w:p w14:paraId="7326BD5E" w14:textId="77777777" w:rsidR="003E1FC7" w:rsidRDefault="003E1FC7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</w:p>
          <w:p w14:paraId="66EB492F" w14:textId="708FF5F1" w:rsidR="00630D80" w:rsidRPr="00A07303" w:rsidRDefault="00630D80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630D80">
              <w:rPr>
                <w:color w:val="000000"/>
                <w:sz w:val="24"/>
                <w:szCs w:val="24"/>
              </w:rPr>
              <w:lastRenderedPageBreak/>
              <w:t xml:space="preserve">Шина алюминиевая АД31Т </w:t>
            </w:r>
            <w:r w:rsidR="003E1FC7">
              <w:rPr>
                <w:color w:val="000000"/>
                <w:sz w:val="24"/>
                <w:szCs w:val="24"/>
                <w:lang w:val="en-US"/>
              </w:rPr>
              <w:t>6</w:t>
            </w:r>
            <w:r w:rsidRPr="00630D80">
              <w:rPr>
                <w:color w:val="000000"/>
                <w:sz w:val="24"/>
                <w:szCs w:val="24"/>
              </w:rPr>
              <w:t>х50х4000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B06E" w14:textId="486AFA83" w:rsidR="00630D80" w:rsidRPr="00A07303" w:rsidRDefault="00630D80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sz w:val="24"/>
                <w:szCs w:val="24"/>
              </w:rPr>
              <w:lastRenderedPageBreak/>
              <w:t>ГОСТ 15176-89 "Шины прессованные электротехнического назначения из алюминия и алюминиевых сплавов. Технические условия".</w:t>
            </w:r>
          </w:p>
        </w:tc>
      </w:tr>
      <w:tr w:rsidR="00630D80" w:rsidRPr="008F43DB" w14:paraId="358516DC" w14:textId="77777777" w:rsidTr="005A4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58C8B5C" w14:textId="77777777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4BA0" w14:textId="4B1955BF" w:rsidR="00630D80" w:rsidRPr="00A07303" w:rsidRDefault="00630D80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 xml:space="preserve">Ширина, мм – 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630D80" w:rsidRPr="008F43DB" w14:paraId="2DB76349" w14:textId="77777777" w:rsidTr="005A4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833EEE3" w14:textId="77777777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BA51" w14:textId="7F736E13" w:rsidR="00630D80" w:rsidRPr="003E1FC7" w:rsidRDefault="000C4DA2" w:rsidP="003E1FC7">
            <w:pPr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hyperlink r:id="rId15" w:history="1">
              <w:r w:rsidR="00630D80" w:rsidRPr="00A07303">
                <w:rPr>
                  <w:sz w:val="24"/>
                  <w:szCs w:val="24"/>
                </w:rPr>
                <w:t>Высота,</w:t>
              </w:r>
            </w:hyperlink>
            <w:r w:rsidR="00630D80" w:rsidRPr="00A07303">
              <w:rPr>
                <w:sz w:val="24"/>
                <w:szCs w:val="24"/>
              </w:rPr>
              <w:t xml:space="preserve"> мм – </w:t>
            </w:r>
            <w:r w:rsidR="003E1FC7">
              <w:rPr>
                <w:sz w:val="24"/>
                <w:szCs w:val="24"/>
                <w:lang w:val="en-US"/>
              </w:rPr>
              <w:t>6</w:t>
            </w:r>
          </w:p>
        </w:tc>
      </w:tr>
      <w:tr w:rsidR="00630D80" w:rsidRPr="008F43DB" w14:paraId="542CE6BE" w14:textId="77777777" w:rsidTr="005A4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143E4A" w14:textId="77777777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45991" w14:textId="3676781B" w:rsidR="00630D80" w:rsidRPr="00A07303" w:rsidRDefault="000C4DA2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630D80" w:rsidRPr="00A07303">
                <w:rPr>
                  <w:sz w:val="24"/>
                  <w:szCs w:val="24"/>
                </w:rPr>
                <w:t>Длина,</w:t>
              </w:r>
            </w:hyperlink>
            <w:r w:rsidR="00630D80" w:rsidRPr="00A07303">
              <w:rPr>
                <w:sz w:val="24"/>
                <w:szCs w:val="24"/>
              </w:rPr>
              <w:t xml:space="preserve"> мм – 4000</w:t>
            </w:r>
          </w:p>
        </w:tc>
      </w:tr>
      <w:tr w:rsidR="00630D80" w:rsidRPr="008F43DB" w14:paraId="30683670" w14:textId="77777777" w:rsidTr="005A4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BD9FFF1" w14:textId="77777777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E147" w14:textId="2F61D643" w:rsidR="00630D80" w:rsidRPr="003E1FC7" w:rsidRDefault="00630D80" w:rsidP="003E1FC7">
            <w:pPr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07303">
              <w:rPr>
                <w:sz w:val="24"/>
                <w:szCs w:val="24"/>
              </w:rPr>
              <w:t xml:space="preserve">Длительно допустимый ток, А – </w:t>
            </w:r>
            <w:r w:rsidR="003E1FC7">
              <w:rPr>
                <w:sz w:val="24"/>
                <w:szCs w:val="24"/>
                <w:lang w:val="en-US"/>
              </w:rPr>
              <w:t>745</w:t>
            </w:r>
          </w:p>
        </w:tc>
      </w:tr>
      <w:tr w:rsidR="00630D80" w:rsidRPr="008F43DB" w14:paraId="6D5933A1" w14:textId="77777777" w:rsidTr="005A4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B892CB8" w14:textId="77777777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56038" w14:textId="42D38AE0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C901DC" w14:textId="488378D5" w:rsidR="00630D80" w:rsidRPr="00A07303" w:rsidRDefault="00630D80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+60</w:t>
            </w:r>
          </w:p>
        </w:tc>
      </w:tr>
      <w:tr w:rsidR="00630D80" w:rsidRPr="008F43DB" w14:paraId="16B5499C" w14:textId="77777777" w:rsidTr="005A4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F330959" w14:textId="77777777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A6EE1" w14:textId="76BF6BD3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C7585" w14:textId="289885CC" w:rsidR="00630D80" w:rsidRPr="00A07303" w:rsidRDefault="00630D80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-40</w:t>
            </w:r>
          </w:p>
        </w:tc>
      </w:tr>
      <w:tr w:rsidR="00630D80" w:rsidRPr="008F43DB" w14:paraId="0655674B" w14:textId="77777777" w:rsidTr="005A4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7ECAC17" w14:textId="77777777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2CA25" w14:textId="7E51BE98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1B478" w14:textId="2109C51B" w:rsidR="00630D80" w:rsidRPr="00A07303" w:rsidRDefault="00630D80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25</w:t>
            </w:r>
          </w:p>
        </w:tc>
      </w:tr>
      <w:tr w:rsidR="00630D80" w:rsidRPr="008F43DB" w14:paraId="6F190E8C" w14:textId="77777777" w:rsidTr="005A4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EBBCD" w14:textId="77777777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789A1" w14:textId="0EDB6844" w:rsidR="00630D80" w:rsidRPr="00A07303" w:rsidRDefault="00630D80" w:rsidP="00630D80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7BD61" w14:textId="123BA8CF" w:rsidR="00630D80" w:rsidRPr="00A07303" w:rsidRDefault="00630D80" w:rsidP="00630D8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+</w:t>
            </w:r>
          </w:p>
        </w:tc>
      </w:tr>
      <w:tr w:rsidR="003E1FC7" w:rsidRPr="008F43DB" w14:paraId="3EC806EA" w14:textId="77777777" w:rsidTr="0065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80B09CB" w14:textId="77777777" w:rsidR="003E1FC7" w:rsidRPr="003E1FC7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  <w:p w14:paraId="0A83A809" w14:textId="77777777" w:rsidR="003E1FC7" w:rsidRPr="003E1FC7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  <w:p w14:paraId="77D21B56" w14:textId="77777777" w:rsidR="003E1FC7" w:rsidRPr="003E1FC7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  <w:p w14:paraId="6C224B1B" w14:textId="73FC24A6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  <w:r w:rsidRPr="003E1FC7">
              <w:rPr>
                <w:color w:val="000000"/>
                <w:sz w:val="24"/>
                <w:szCs w:val="24"/>
              </w:rPr>
              <w:t xml:space="preserve">Шина алюминиевая АД31Т </w:t>
            </w:r>
            <w:r>
              <w:rPr>
                <w:color w:val="000000"/>
                <w:sz w:val="24"/>
                <w:szCs w:val="24"/>
                <w:lang w:val="en-US"/>
              </w:rPr>
              <w:t>8</w:t>
            </w:r>
            <w:r w:rsidRPr="003E1FC7"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  <w:lang w:val="en-US"/>
              </w:rPr>
              <w:t>8</w:t>
            </w:r>
            <w:r w:rsidRPr="003E1FC7">
              <w:rPr>
                <w:color w:val="000000"/>
                <w:sz w:val="24"/>
                <w:szCs w:val="24"/>
              </w:rPr>
              <w:t>0х4000</w:t>
            </w: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4A704" w14:textId="73376B66" w:rsidR="003E1FC7" w:rsidRPr="00A07303" w:rsidRDefault="003E1FC7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sz w:val="24"/>
                <w:szCs w:val="24"/>
              </w:rPr>
              <w:t>ГОСТ 15176-89 "Шины прессованные электротехнического назначения из алюминия и алюминиевых сплавов. Технические условия".</w:t>
            </w:r>
          </w:p>
        </w:tc>
      </w:tr>
      <w:tr w:rsidR="003E1FC7" w:rsidRPr="008F43DB" w14:paraId="4FEB1B21" w14:textId="77777777" w:rsidTr="0065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EE3739" w14:textId="77777777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29716" w14:textId="458C12E2" w:rsidR="003E1FC7" w:rsidRPr="00A07303" w:rsidRDefault="003E1FC7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 xml:space="preserve">Ширина, мм – </w:t>
            </w:r>
            <w:r>
              <w:rPr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E1FC7" w:rsidRPr="008F43DB" w14:paraId="6C2D6305" w14:textId="77777777" w:rsidTr="0065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FD83356" w14:textId="77777777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F744B" w14:textId="5A13A931" w:rsidR="003E1FC7" w:rsidRPr="00A07303" w:rsidRDefault="000C4DA2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3E1FC7" w:rsidRPr="00A07303">
                <w:rPr>
                  <w:sz w:val="24"/>
                  <w:szCs w:val="24"/>
                </w:rPr>
                <w:t>Высота,</w:t>
              </w:r>
            </w:hyperlink>
            <w:r w:rsidR="003E1FC7" w:rsidRPr="00A07303">
              <w:rPr>
                <w:sz w:val="24"/>
                <w:szCs w:val="24"/>
              </w:rPr>
              <w:t xml:space="preserve"> мм – </w:t>
            </w:r>
            <w:r w:rsidR="003E1FC7">
              <w:rPr>
                <w:sz w:val="24"/>
                <w:szCs w:val="24"/>
                <w:lang w:val="en-US"/>
              </w:rPr>
              <w:t>8</w:t>
            </w:r>
          </w:p>
        </w:tc>
      </w:tr>
      <w:tr w:rsidR="003E1FC7" w:rsidRPr="008F43DB" w14:paraId="123C7B45" w14:textId="77777777" w:rsidTr="0065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FC2FFEE" w14:textId="77777777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85D1" w14:textId="5567D2D9" w:rsidR="003E1FC7" w:rsidRPr="00A07303" w:rsidRDefault="000C4DA2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3E1FC7" w:rsidRPr="00A07303">
                <w:rPr>
                  <w:sz w:val="24"/>
                  <w:szCs w:val="24"/>
                </w:rPr>
                <w:t>Длина,</w:t>
              </w:r>
            </w:hyperlink>
            <w:r w:rsidR="003E1FC7" w:rsidRPr="00A07303">
              <w:rPr>
                <w:sz w:val="24"/>
                <w:szCs w:val="24"/>
              </w:rPr>
              <w:t xml:space="preserve"> мм – 4000</w:t>
            </w:r>
          </w:p>
        </w:tc>
      </w:tr>
      <w:tr w:rsidR="003E1FC7" w:rsidRPr="008F43DB" w14:paraId="76CD3E5C" w14:textId="77777777" w:rsidTr="0065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8725D7A" w14:textId="77777777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F001" w14:textId="20EF262F" w:rsidR="003E1FC7" w:rsidRPr="00A07303" w:rsidRDefault="003E1FC7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sz w:val="24"/>
                <w:szCs w:val="24"/>
              </w:rPr>
              <w:t xml:space="preserve">Длительно допустимый ток, А – </w:t>
            </w:r>
            <w:r>
              <w:rPr>
                <w:sz w:val="24"/>
                <w:szCs w:val="24"/>
                <w:lang w:val="en-US"/>
              </w:rPr>
              <w:t>1355</w:t>
            </w:r>
          </w:p>
        </w:tc>
      </w:tr>
      <w:tr w:rsidR="003E1FC7" w:rsidRPr="008F43DB" w14:paraId="6636453E" w14:textId="77777777" w:rsidTr="0065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C6C61A2" w14:textId="77777777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A4DA9" w14:textId="7304C63D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1FCA6" w14:textId="19360DDF" w:rsidR="003E1FC7" w:rsidRPr="00A07303" w:rsidRDefault="003E1FC7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+60</w:t>
            </w:r>
          </w:p>
        </w:tc>
      </w:tr>
      <w:tr w:rsidR="003E1FC7" w:rsidRPr="008F43DB" w14:paraId="2DD978CD" w14:textId="77777777" w:rsidTr="0065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600A26B" w14:textId="77777777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63985F" w14:textId="49BED34B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94283" w14:textId="38BCAF53" w:rsidR="003E1FC7" w:rsidRPr="00A07303" w:rsidRDefault="003E1FC7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-40</w:t>
            </w:r>
          </w:p>
        </w:tc>
      </w:tr>
      <w:tr w:rsidR="003E1FC7" w:rsidRPr="008F43DB" w14:paraId="55B7A556" w14:textId="77777777" w:rsidTr="0065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AA2CCCF" w14:textId="77777777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80CF2" w14:textId="399EDD24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35818C" w14:textId="1E968DB0" w:rsidR="003E1FC7" w:rsidRPr="00A07303" w:rsidRDefault="003E1FC7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25</w:t>
            </w:r>
          </w:p>
        </w:tc>
      </w:tr>
      <w:tr w:rsidR="003E1FC7" w:rsidRPr="008F43DB" w14:paraId="00A6AD08" w14:textId="77777777" w:rsidTr="006514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1DDA7" w14:textId="77777777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13679" w14:textId="10C66A17" w:rsidR="003E1FC7" w:rsidRPr="00A07303" w:rsidRDefault="003E1FC7" w:rsidP="003E1FC7">
            <w:pPr>
              <w:ind w:firstLine="34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37B86" w14:textId="26E09CF8" w:rsidR="003E1FC7" w:rsidRPr="00A07303" w:rsidRDefault="003E1FC7" w:rsidP="003E1FC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A07303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3BD78EA6" w14:textId="77777777" w:rsidR="003E1FC7" w:rsidRDefault="003E1FC7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979DC73" w14:textId="08EB097C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Поверхность шин не должна иметь трещин, расслоений, неметаллических включений и пятен коррозионного происхождения;</w:t>
      </w:r>
    </w:p>
    <w:p w14:paraId="2979DC74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На поверхности шин допускаются:</w:t>
      </w:r>
    </w:p>
    <w:p w14:paraId="2979DC75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 xml:space="preserve">• плены, забоины, риски, задиры, царапины, вмятины, пузыри, различного рода запрессовки, </w:t>
      </w:r>
      <w:r w:rsidRPr="00CC63A8">
        <w:rPr>
          <w:sz w:val="24"/>
          <w:szCs w:val="24"/>
        </w:rPr>
        <w:tab/>
        <w:t xml:space="preserve">если глубина их залегания не выводит шины за минусовые предельные отклонения по </w:t>
      </w:r>
      <w:r w:rsidRPr="00CC63A8">
        <w:rPr>
          <w:sz w:val="24"/>
          <w:szCs w:val="24"/>
        </w:rPr>
        <w:tab/>
        <w:t>размерам;</w:t>
      </w:r>
    </w:p>
    <w:p w14:paraId="2979DC76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>• цвета побежалости, темные и светлые пятна, следы технологической смазки.</w:t>
      </w:r>
    </w:p>
    <w:p w14:paraId="2979DC77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Шины должны быть ровно обрезаны. Косина реза должна быть не более 5°.</w:t>
      </w:r>
    </w:p>
    <w:p w14:paraId="2979DC78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Механические свойства шин должны соответствовать требованиям ГОСТ 8617.</w:t>
      </w:r>
    </w:p>
    <w:p w14:paraId="2979DC79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>- Электрическое сопротивление шин постоянному току сечением 1 мм2, длиной 1 м при температуре 20 °С, должно быть не более:</w:t>
      </w:r>
    </w:p>
    <w:p w14:paraId="2979DC7A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>• 0,0290 Ом - для шин из алюминия марок АД0, АД00, А7, А6, А5, А5Е;</w:t>
      </w:r>
    </w:p>
    <w:p w14:paraId="2979DC7B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 xml:space="preserve">• 0,0310 Ом - для шин из алюминиевых сплавов марок АД31 и АД31Е; без термической </w:t>
      </w:r>
      <w:r w:rsidRPr="00CC63A8">
        <w:rPr>
          <w:sz w:val="24"/>
          <w:szCs w:val="24"/>
        </w:rPr>
        <w:tab/>
        <w:t>обработки (горячепрессованных);</w:t>
      </w:r>
    </w:p>
    <w:p w14:paraId="2979DC7C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 xml:space="preserve">• 0,0350 Ом - для шин из алюминиевых сплавов марок АД31 и АД31Е в закаленном и </w:t>
      </w:r>
      <w:r w:rsidRPr="00CC63A8">
        <w:rPr>
          <w:sz w:val="24"/>
          <w:szCs w:val="24"/>
        </w:rPr>
        <w:tab/>
        <w:t>естественно состаренном состоянии;</w:t>
      </w:r>
    </w:p>
    <w:p w14:paraId="2979DC7D" w14:textId="77777777" w:rsidR="00CC63A8" w:rsidRP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 xml:space="preserve">• 0,0325 Ом - для шин из алюминиевых сплавов марок АД31 и АД31Е в закаленном и </w:t>
      </w:r>
      <w:r w:rsidRPr="00CC63A8">
        <w:rPr>
          <w:sz w:val="24"/>
          <w:szCs w:val="24"/>
        </w:rPr>
        <w:tab/>
        <w:t>искусственно состаренном состоянии;</w:t>
      </w:r>
    </w:p>
    <w:p w14:paraId="2979DC7E" w14:textId="77777777" w:rsidR="00CC63A8" w:rsidRDefault="00CC63A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CC63A8">
        <w:rPr>
          <w:sz w:val="24"/>
          <w:szCs w:val="24"/>
        </w:rPr>
        <w:tab/>
        <w:t xml:space="preserve">• 0,0330 Ом - для шин из алюминиевого сплава марки АД31 в неполностью закаленном и </w:t>
      </w:r>
      <w:r w:rsidRPr="00CC63A8">
        <w:rPr>
          <w:sz w:val="24"/>
          <w:szCs w:val="24"/>
        </w:rPr>
        <w:tab/>
        <w:t>искусственно состаренном состоянии.</w:t>
      </w:r>
    </w:p>
    <w:p w14:paraId="2979DC7F" w14:textId="77777777" w:rsidR="00002C58" w:rsidRPr="00CC63A8" w:rsidRDefault="00002C58" w:rsidP="00CC6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979DC80" w14:textId="77777777" w:rsidR="00B45908" w:rsidRPr="004D4E32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2979DC81" w14:textId="72450A31" w:rsidR="00B45908" w:rsidRDefault="00895131" w:rsidP="00490696">
      <w:pPr>
        <w:pStyle w:val="ad"/>
        <w:numPr>
          <w:ilvl w:val="1"/>
          <w:numId w:val="3"/>
        </w:numPr>
        <w:tabs>
          <w:tab w:val="left" w:pos="0"/>
          <w:tab w:val="left" w:pos="567"/>
          <w:tab w:val="left" w:pos="709"/>
        </w:tabs>
        <w:spacing w:line="276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B45908" w:rsidRPr="00612811">
        <w:rPr>
          <w:sz w:val="24"/>
          <w:szCs w:val="24"/>
        </w:rPr>
        <w:t xml:space="preserve"> К поставке допуска</w:t>
      </w:r>
      <w:r w:rsidR="00B45908">
        <w:rPr>
          <w:sz w:val="24"/>
          <w:szCs w:val="24"/>
        </w:rPr>
        <w:t>ю</w:t>
      </w:r>
      <w:r w:rsidR="00B45908" w:rsidRPr="00612811">
        <w:rPr>
          <w:sz w:val="24"/>
          <w:szCs w:val="24"/>
        </w:rPr>
        <w:t xml:space="preserve">тся </w:t>
      </w:r>
      <w:r w:rsidR="00562054">
        <w:rPr>
          <w:sz w:val="24"/>
          <w:szCs w:val="24"/>
        </w:rPr>
        <w:t>шины</w:t>
      </w:r>
      <w:r w:rsidR="00B45908" w:rsidRPr="00612811">
        <w:rPr>
          <w:sz w:val="24"/>
          <w:szCs w:val="24"/>
        </w:rPr>
        <w:t>, отвечающ</w:t>
      </w:r>
      <w:r w:rsidR="00B45908">
        <w:rPr>
          <w:sz w:val="24"/>
          <w:szCs w:val="24"/>
        </w:rPr>
        <w:t>ий</w:t>
      </w:r>
      <w:r w:rsidR="00B45908" w:rsidRPr="00612811">
        <w:rPr>
          <w:sz w:val="24"/>
          <w:szCs w:val="24"/>
        </w:rPr>
        <w:t xml:space="preserve"> следующим требованиям:</w:t>
      </w:r>
    </w:p>
    <w:p w14:paraId="2979DC82" w14:textId="77777777" w:rsidR="00B45908" w:rsidRPr="00612811" w:rsidRDefault="00B45908" w:rsidP="00B459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979DC85" w14:textId="77777777" w:rsidR="00B45908" w:rsidRPr="003251F5" w:rsidRDefault="00B45908" w:rsidP="00B459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2979DC89" w14:textId="77777777" w:rsidR="00B45908" w:rsidRDefault="00B45908" w:rsidP="00B459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62054">
        <w:rPr>
          <w:sz w:val="24"/>
          <w:szCs w:val="24"/>
        </w:rPr>
        <w:t>шин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2979DC8B" w14:textId="4BC5F55F" w:rsidR="00B45908" w:rsidRPr="00562054" w:rsidRDefault="00B45908" w:rsidP="00490696">
      <w:pPr>
        <w:pStyle w:val="ad"/>
        <w:numPr>
          <w:ilvl w:val="1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562054">
        <w:rPr>
          <w:sz w:val="24"/>
          <w:szCs w:val="24"/>
        </w:rPr>
        <w:t>шин</w:t>
      </w:r>
      <w:r w:rsidRPr="003251F5">
        <w:rPr>
          <w:sz w:val="24"/>
          <w:szCs w:val="24"/>
        </w:rPr>
        <w:t xml:space="preserve"> для нужд </w:t>
      </w:r>
      <w:r w:rsidR="00B10D8F">
        <w:rPr>
          <w:sz w:val="24"/>
          <w:szCs w:val="24"/>
        </w:rPr>
        <w:t>П</w:t>
      </w:r>
      <w:r w:rsidRPr="003251F5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 w:rsidRPr="00562054">
        <w:rPr>
          <w:sz w:val="24"/>
          <w:szCs w:val="24"/>
        </w:rPr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979DC8C" w14:textId="77777777" w:rsidR="00B45908" w:rsidRPr="00562054" w:rsidRDefault="00562054" w:rsidP="00490696">
      <w:pPr>
        <w:pStyle w:val="ad"/>
        <w:numPr>
          <w:ilvl w:val="1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62054">
        <w:rPr>
          <w:sz w:val="24"/>
          <w:szCs w:val="24"/>
        </w:rPr>
        <w:t>Шины</w:t>
      </w:r>
      <w:r w:rsidR="00B45908" w:rsidRPr="00562054">
        <w:rPr>
          <w:sz w:val="24"/>
          <w:szCs w:val="24"/>
        </w:rPr>
        <w:t xml:space="preserve"> должн</w:t>
      </w:r>
      <w:r w:rsidRPr="00562054">
        <w:rPr>
          <w:sz w:val="24"/>
          <w:szCs w:val="24"/>
        </w:rPr>
        <w:t>ы</w:t>
      </w:r>
      <w:r w:rsidR="00B45908" w:rsidRPr="00562054">
        <w:rPr>
          <w:sz w:val="24"/>
          <w:szCs w:val="24"/>
        </w:rPr>
        <w:t xml:space="preserve"> соответствовать требованиям:</w:t>
      </w:r>
    </w:p>
    <w:p w14:paraId="2979DC8D" w14:textId="77777777" w:rsidR="00B45908" w:rsidRPr="00562054" w:rsidRDefault="00562054" w:rsidP="00B45908">
      <w:pPr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62054">
        <w:rPr>
          <w:sz w:val="24"/>
          <w:szCs w:val="24"/>
        </w:rPr>
        <w:t>ГОСТ 15176-89 "Шины прессованные электротехнического назначения из алюминия и алюминиевых сплавов. Технические условия"</w:t>
      </w:r>
    </w:p>
    <w:p w14:paraId="2979DC8E" w14:textId="77777777" w:rsidR="00B45908" w:rsidRPr="00562054" w:rsidRDefault="00B45908" w:rsidP="00490696">
      <w:pPr>
        <w:pStyle w:val="ad"/>
        <w:numPr>
          <w:ilvl w:val="1"/>
          <w:numId w:val="3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562054">
        <w:rPr>
          <w:sz w:val="24"/>
          <w:szCs w:val="24"/>
        </w:rPr>
        <w:t>Упаковка, транспортирование, условия и сроки хранения.</w:t>
      </w:r>
    </w:p>
    <w:p w14:paraId="2979DC8F" w14:textId="77777777" w:rsidR="00B45908" w:rsidRDefault="00B45908" w:rsidP="00B45908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62054">
        <w:rPr>
          <w:sz w:val="24"/>
          <w:szCs w:val="24"/>
        </w:rPr>
        <w:t>Упаковка, маркировка, временная антикорозионная защита, транспортирование, условия и сроки хранения</w:t>
      </w:r>
      <w:r w:rsidR="00562054">
        <w:rPr>
          <w:sz w:val="24"/>
          <w:szCs w:val="24"/>
        </w:rPr>
        <w:t xml:space="preserve"> шин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562054">
        <w:rPr>
          <w:sz w:val="24"/>
          <w:szCs w:val="24"/>
        </w:rPr>
        <w:t>шин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979DC90" w14:textId="77777777" w:rsidR="00B45908" w:rsidRDefault="00B45908" w:rsidP="00B45908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 w:rsidR="00562054">
        <w:rPr>
          <w:szCs w:val="24"/>
        </w:rPr>
        <w:t>шин</w:t>
      </w:r>
      <w:r>
        <w:rPr>
          <w:szCs w:val="24"/>
        </w:rPr>
        <w:t xml:space="preserve"> </w:t>
      </w:r>
      <w:r w:rsidR="005C42F3">
        <w:rPr>
          <w:szCs w:val="24"/>
        </w:rPr>
        <w:t>должен предотвратить его</w:t>
      </w:r>
      <w:r w:rsidRPr="003251F5">
        <w:rPr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2979DC91" w14:textId="77777777" w:rsidR="00B45908" w:rsidRDefault="00B45908" w:rsidP="00490696">
      <w:pPr>
        <w:pStyle w:val="BodyText21"/>
        <w:numPr>
          <w:ilvl w:val="1"/>
          <w:numId w:val="3"/>
        </w:numPr>
        <w:tabs>
          <w:tab w:val="left" w:pos="0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Срок изготовления </w:t>
      </w:r>
      <w:r w:rsidR="00562054">
        <w:rPr>
          <w:szCs w:val="24"/>
        </w:rPr>
        <w:t xml:space="preserve">шин </w:t>
      </w:r>
      <w:r w:rsidRPr="00272662">
        <w:rPr>
          <w:szCs w:val="24"/>
        </w:rPr>
        <w:t>должен быть не более полугода от момента поставки.</w:t>
      </w:r>
    </w:p>
    <w:p w14:paraId="2979DC92" w14:textId="77777777" w:rsidR="00002C58" w:rsidRPr="008A4D88" w:rsidRDefault="00002C58" w:rsidP="00002C58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14:paraId="2979DC93" w14:textId="77777777" w:rsidR="00B45908" w:rsidRPr="004D4E32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2979DC94" w14:textId="77777777" w:rsidR="00B45908" w:rsidRDefault="00B45908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562054">
        <w:rPr>
          <w:sz w:val="24"/>
          <w:szCs w:val="24"/>
        </w:rPr>
        <w:t>ые шины</w:t>
      </w:r>
      <w:r>
        <w:rPr>
          <w:sz w:val="24"/>
          <w:szCs w:val="24"/>
        </w:rPr>
        <w:t xml:space="preserve">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02C58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>
        <w:rPr>
          <w:sz w:val="24"/>
          <w:szCs w:val="24"/>
        </w:rPr>
        <w:t xml:space="preserve">выявления дефектов </w:t>
      </w:r>
      <w:r w:rsidR="00562054">
        <w:rPr>
          <w:sz w:val="24"/>
          <w:szCs w:val="24"/>
        </w:rPr>
        <w:t>шин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979DC95" w14:textId="77777777" w:rsidR="00002C58" w:rsidRDefault="00002C58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979DC96" w14:textId="77777777" w:rsidR="00B45908" w:rsidRPr="004D4E32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979DC97" w14:textId="77777777" w:rsidR="00B45908" w:rsidRDefault="00562054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Шины долж</w:t>
      </w:r>
      <w:r w:rsidR="00B45908">
        <w:rPr>
          <w:sz w:val="24"/>
          <w:szCs w:val="24"/>
        </w:rPr>
        <w:t>н</w:t>
      </w:r>
      <w:r>
        <w:rPr>
          <w:sz w:val="24"/>
          <w:szCs w:val="24"/>
        </w:rPr>
        <w:t>ы</w:t>
      </w:r>
      <w:r w:rsidR="00B45908">
        <w:rPr>
          <w:sz w:val="24"/>
          <w:szCs w:val="24"/>
        </w:rPr>
        <w:t xml:space="preserve"> обеспечивать эксплуатационные показатели </w:t>
      </w:r>
      <w:r w:rsidR="00B45908" w:rsidRPr="00612811">
        <w:rPr>
          <w:sz w:val="24"/>
          <w:szCs w:val="24"/>
        </w:rPr>
        <w:t>в течение установлен</w:t>
      </w:r>
      <w:r w:rsidR="00B45908">
        <w:rPr>
          <w:sz w:val="24"/>
          <w:szCs w:val="24"/>
        </w:rPr>
        <w:t>ного срока службы (до списания)</w:t>
      </w:r>
      <w:r w:rsidR="00B45908" w:rsidRPr="008A4D88">
        <w:rPr>
          <w:sz w:val="24"/>
          <w:szCs w:val="24"/>
        </w:rPr>
        <w:t>.</w:t>
      </w:r>
    </w:p>
    <w:p w14:paraId="2979DC98" w14:textId="77777777" w:rsidR="00002C58" w:rsidRDefault="00002C58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979DC99" w14:textId="77777777" w:rsidR="00B45908" w:rsidRPr="004D4E32" w:rsidRDefault="00B45908" w:rsidP="00B459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979DC9A" w14:textId="77777777" w:rsidR="00B45908" w:rsidRPr="00272662" w:rsidRDefault="00B45908" w:rsidP="00B459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</w:t>
      </w:r>
      <w:r w:rsidR="00562054">
        <w:rPr>
          <w:szCs w:val="24"/>
        </w:rPr>
        <w:t>шин</w:t>
      </w:r>
      <w:r w:rsidRPr="00272662">
        <w:rPr>
          <w:szCs w:val="24"/>
        </w:rPr>
        <w:t xml:space="preserve"> должны входить документы: </w:t>
      </w:r>
    </w:p>
    <w:p w14:paraId="2979DC9B" w14:textId="77777777" w:rsidR="00B45908" w:rsidRPr="00767E49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2979DC9C" w14:textId="77777777" w:rsidR="00B45908" w:rsidRPr="00767E49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lastRenderedPageBreak/>
        <w:t>эксплуатационные документы, утвержденные в установленном порядке на русском языке;</w:t>
      </w:r>
    </w:p>
    <w:p w14:paraId="2979DC9D" w14:textId="77777777" w:rsidR="00B45908" w:rsidRPr="00272662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 w:rsidR="00562054">
        <w:rPr>
          <w:sz w:val="24"/>
          <w:szCs w:val="24"/>
        </w:rPr>
        <w:t>ых</w:t>
      </w:r>
      <w:r w:rsidRPr="00272662">
        <w:rPr>
          <w:sz w:val="24"/>
          <w:szCs w:val="24"/>
        </w:rPr>
        <w:t xml:space="preserve"> </w:t>
      </w:r>
      <w:r w:rsidR="00562054">
        <w:rPr>
          <w:sz w:val="24"/>
          <w:szCs w:val="24"/>
        </w:rPr>
        <w:t>шин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2979DC9E" w14:textId="77777777" w:rsidR="00B45908" w:rsidRPr="008A4D88" w:rsidRDefault="00B45908" w:rsidP="00B4590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 w:rsidR="00562054">
        <w:rPr>
          <w:sz w:val="24"/>
          <w:szCs w:val="24"/>
        </w:rPr>
        <w:t>шин</w:t>
      </w:r>
      <w:r w:rsidRPr="008A4D88">
        <w:rPr>
          <w:sz w:val="24"/>
          <w:szCs w:val="24"/>
        </w:rPr>
        <w:t xml:space="preserve"> должна быть нанесена на видном месте </w:t>
      </w:r>
      <w:r w:rsidR="00562054">
        <w:rPr>
          <w:sz w:val="24"/>
          <w:szCs w:val="24"/>
        </w:rPr>
        <w:t>шин</w:t>
      </w:r>
      <w:r w:rsidRPr="008A4D88">
        <w:rPr>
          <w:sz w:val="24"/>
          <w:szCs w:val="24"/>
        </w:rPr>
        <w:t xml:space="preserve"> и содержать следующие данные: </w:t>
      </w:r>
    </w:p>
    <w:p w14:paraId="2979DC9F" w14:textId="77777777" w:rsidR="00B45908" w:rsidRPr="008A4D88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обозначение типа;</w:t>
      </w:r>
    </w:p>
    <w:p w14:paraId="2979DCA0" w14:textId="77777777" w:rsidR="00B45908" w:rsidRPr="008A4D88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товарный знак предприятия-изготовителя;</w:t>
      </w:r>
    </w:p>
    <w:p w14:paraId="2979DCA1" w14:textId="77777777" w:rsidR="00B45908" w:rsidRPr="008A4D88" w:rsidRDefault="00B45908" w:rsidP="00B45908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год изготовления (две последние цифры). </w:t>
      </w:r>
    </w:p>
    <w:p w14:paraId="2979DCA2" w14:textId="77777777" w:rsidR="00B45908" w:rsidRPr="008A4D88" w:rsidRDefault="00B45908" w:rsidP="00B45908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562054">
        <w:rPr>
          <w:sz w:val="24"/>
          <w:szCs w:val="24"/>
        </w:rPr>
        <w:t>шин</w:t>
      </w:r>
      <w:r>
        <w:rPr>
          <w:sz w:val="24"/>
          <w:szCs w:val="24"/>
        </w:rPr>
        <w:t xml:space="preserve"> должны быть указаны в</w:t>
      </w:r>
      <w:r w:rsidRPr="008A4D88">
        <w:rPr>
          <w:sz w:val="24"/>
          <w:szCs w:val="24"/>
        </w:rPr>
        <w:t xml:space="preserve"> нормативно-технической документации.</w:t>
      </w:r>
    </w:p>
    <w:p w14:paraId="2979DCA3" w14:textId="0D2E4802" w:rsidR="00B45908" w:rsidRDefault="00B45908" w:rsidP="00B4590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562054">
        <w:rPr>
          <w:sz w:val="24"/>
          <w:szCs w:val="24"/>
        </w:rPr>
        <w:t>шин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</w:t>
      </w:r>
      <w:r w:rsidR="00B10D8F">
        <w:rPr>
          <w:sz w:val="24"/>
          <w:szCs w:val="24"/>
        </w:rPr>
        <w:t>13</w:t>
      </w:r>
      <w:r w:rsidRPr="00F64478">
        <w:rPr>
          <w:sz w:val="24"/>
          <w:szCs w:val="24"/>
        </w:rPr>
        <w:t xml:space="preserve"> по обеспечению прави</w:t>
      </w:r>
      <w:r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 xml:space="preserve"> </w:t>
      </w:r>
      <w:r w:rsidR="00562054">
        <w:rPr>
          <w:sz w:val="24"/>
          <w:szCs w:val="24"/>
        </w:rPr>
        <w:t>шин</w:t>
      </w:r>
      <w:r w:rsidRPr="00F64478">
        <w:rPr>
          <w:sz w:val="24"/>
          <w:szCs w:val="24"/>
        </w:rPr>
        <w:t xml:space="preserve">. </w:t>
      </w:r>
    </w:p>
    <w:p w14:paraId="2979DCA4" w14:textId="77777777" w:rsidR="00002C58" w:rsidRPr="00F64478" w:rsidRDefault="00002C58" w:rsidP="00B4590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979DCA5" w14:textId="77777777" w:rsidR="00B45908" w:rsidRPr="00BB6EA4" w:rsidRDefault="00B45908" w:rsidP="00B4590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2979DCA6" w14:textId="75D3805B" w:rsidR="00B45908" w:rsidRDefault="00B45908" w:rsidP="00B459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562054">
        <w:rPr>
          <w:szCs w:val="24"/>
        </w:rPr>
        <w:t>шин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B10D8F">
        <w:rPr>
          <w:szCs w:val="24"/>
        </w:rPr>
        <w:t>П</w:t>
      </w:r>
      <w:r w:rsidRPr="00612811">
        <w:rPr>
          <w:szCs w:val="24"/>
        </w:rPr>
        <w:t>АО «</w:t>
      </w:r>
      <w:r w:rsidR="002745BC">
        <w:rPr>
          <w:szCs w:val="24"/>
        </w:rPr>
        <w:t>Россети</w:t>
      </w:r>
      <w:r w:rsidRPr="00612811">
        <w:rPr>
          <w:szCs w:val="24"/>
        </w:rPr>
        <w:t xml:space="preserve"> Центр»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2979DCA7" w14:textId="77777777" w:rsidR="00B45908" w:rsidRDefault="00B45908" w:rsidP="00B4590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979DCA8" w14:textId="7492E8A0" w:rsidR="00B45908" w:rsidRDefault="00B45908" w:rsidP="00B45908">
      <w:pPr>
        <w:ind w:firstLine="0"/>
        <w:rPr>
          <w:sz w:val="24"/>
          <w:szCs w:val="24"/>
        </w:rPr>
      </w:pPr>
    </w:p>
    <w:p w14:paraId="42F33D02" w14:textId="08784B60" w:rsidR="003E1FC7" w:rsidRDefault="003E1FC7" w:rsidP="00B45908">
      <w:pPr>
        <w:ind w:firstLine="0"/>
        <w:rPr>
          <w:sz w:val="24"/>
          <w:szCs w:val="24"/>
        </w:rPr>
      </w:pPr>
    </w:p>
    <w:p w14:paraId="09F04698" w14:textId="61D0E8D8" w:rsidR="003E1FC7" w:rsidRDefault="003E1FC7" w:rsidP="00B45908">
      <w:pPr>
        <w:ind w:firstLine="0"/>
        <w:rPr>
          <w:sz w:val="24"/>
          <w:szCs w:val="24"/>
        </w:rPr>
      </w:pPr>
    </w:p>
    <w:p w14:paraId="26818614" w14:textId="52017E6A" w:rsidR="003E1FC7" w:rsidRDefault="003E1FC7" w:rsidP="00B45908">
      <w:pPr>
        <w:ind w:firstLine="0"/>
        <w:rPr>
          <w:sz w:val="24"/>
          <w:szCs w:val="24"/>
        </w:rPr>
      </w:pPr>
    </w:p>
    <w:p w14:paraId="1E5B777C" w14:textId="3FE736E6" w:rsidR="003E1FC7" w:rsidRDefault="002745BC" w:rsidP="00B45908">
      <w:pPr>
        <w:ind w:firstLine="0"/>
        <w:rPr>
          <w:sz w:val="24"/>
          <w:szCs w:val="24"/>
        </w:rPr>
      </w:pPr>
      <w:r w:rsidRPr="006901AF">
        <w:rPr>
          <w:noProof/>
        </w:rPr>
        <w:drawing>
          <wp:anchor distT="0" distB="0" distL="114300" distR="114300" simplePos="0" relativeHeight="251658240" behindDoc="0" locked="0" layoutInCell="1" allowOverlap="1" wp14:anchorId="18A3F14B" wp14:editId="486AC42D">
            <wp:simplePos x="0" y="0"/>
            <wp:positionH relativeFrom="column">
              <wp:posOffset>3550125</wp:posOffset>
            </wp:positionH>
            <wp:positionV relativeFrom="paragraph">
              <wp:posOffset>44847</wp:posOffset>
            </wp:positionV>
            <wp:extent cx="1336675" cy="90932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79DCA9" w14:textId="5BC1BE64" w:rsidR="00B45908" w:rsidRDefault="00B45908" w:rsidP="00B45908">
      <w:pPr>
        <w:rPr>
          <w:sz w:val="26"/>
          <w:szCs w:val="26"/>
        </w:rPr>
      </w:pPr>
    </w:p>
    <w:p w14:paraId="2CEB728F" w14:textId="361788C8" w:rsidR="003E1FC7" w:rsidRPr="00CB6078" w:rsidRDefault="003E1FC7" w:rsidP="003E1FC7">
      <w:pPr>
        <w:spacing w:line="276" w:lineRule="auto"/>
        <w:ind w:left="851" w:firstLine="0"/>
        <w:jc w:val="left"/>
        <w:rPr>
          <w:sz w:val="22"/>
          <w:szCs w:val="22"/>
        </w:rPr>
      </w:pPr>
      <w:r w:rsidRPr="00A94BB0">
        <w:rPr>
          <w:sz w:val="24"/>
          <w:szCs w:val="26"/>
        </w:rPr>
        <w:t xml:space="preserve">Начальник </w:t>
      </w:r>
      <w:r w:rsidR="002745BC">
        <w:rPr>
          <w:sz w:val="24"/>
          <w:szCs w:val="26"/>
        </w:rPr>
        <w:t>ОТП УТПиПР</w:t>
      </w:r>
      <w:r w:rsidRPr="00A94BB0">
        <w:rPr>
          <w:sz w:val="24"/>
          <w:szCs w:val="26"/>
        </w:rPr>
        <w:t xml:space="preserve">               </w:t>
      </w:r>
      <w:r>
        <w:rPr>
          <w:sz w:val="24"/>
          <w:szCs w:val="26"/>
        </w:rPr>
        <w:t xml:space="preserve">                 </w:t>
      </w:r>
      <w:r w:rsidRPr="00A94BB0">
        <w:rPr>
          <w:sz w:val="24"/>
          <w:szCs w:val="26"/>
        </w:rPr>
        <w:t xml:space="preserve">   </w:t>
      </w:r>
      <w:r>
        <w:rPr>
          <w:sz w:val="24"/>
          <w:szCs w:val="26"/>
        </w:rPr>
        <w:t xml:space="preserve">       </w:t>
      </w:r>
      <w:r w:rsidRPr="00A94BB0">
        <w:rPr>
          <w:sz w:val="24"/>
          <w:szCs w:val="26"/>
        </w:rPr>
        <w:t xml:space="preserve">                           </w:t>
      </w:r>
      <w:r w:rsidR="002745BC">
        <w:rPr>
          <w:sz w:val="24"/>
          <w:szCs w:val="26"/>
        </w:rPr>
        <w:t>Просекина Н.Н.</w:t>
      </w:r>
      <w:r w:rsidRPr="00E1390F">
        <w:rPr>
          <w:sz w:val="22"/>
          <w:szCs w:val="22"/>
        </w:rPr>
        <w:t xml:space="preserve">        </w:t>
      </w:r>
    </w:p>
    <w:p w14:paraId="5F96A0DA" w14:textId="77777777" w:rsidR="003E1FC7" w:rsidRPr="0073659A" w:rsidRDefault="003E1FC7" w:rsidP="003E1FC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0A5C149" w14:textId="77777777" w:rsidR="003E1FC7" w:rsidRDefault="003E1FC7" w:rsidP="003E1FC7">
      <w:pPr>
        <w:tabs>
          <w:tab w:val="left" w:pos="709"/>
        </w:tabs>
        <w:spacing w:line="276" w:lineRule="auto"/>
        <w:ind w:firstLine="0"/>
        <w:rPr>
          <w:sz w:val="24"/>
          <w:szCs w:val="24"/>
          <w:lang w:val="x-none"/>
        </w:rPr>
      </w:pPr>
    </w:p>
    <w:p w14:paraId="61F4CB2F" w14:textId="77777777" w:rsidR="003E1FC7" w:rsidRDefault="003E1FC7" w:rsidP="003E1FC7">
      <w:pPr>
        <w:tabs>
          <w:tab w:val="left" w:pos="709"/>
        </w:tabs>
        <w:spacing w:line="276" w:lineRule="auto"/>
        <w:ind w:firstLine="0"/>
        <w:rPr>
          <w:sz w:val="24"/>
          <w:szCs w:val="24"/>
          <w:lang w:val="x-none"/>
        </w:rPr>
      </w:pPr>
    </w:p>
    <w:p w14:paraId="0723B6B9" w14:textId="77777777" w:rsidR="003E1FC7" w:rsidRDefault="003E1FC7" w:rsidP="003E1FC7">
      <w:pPr>
        <w:tabs>
          <w:tab w:val="left" w:pos="709"/>
        </w:tabs>
        <w:spacing w:line="276" w:lineRule="auto"/>
        <w:ind w:firstLine="0"/>
        <w:rPr>
          <w:sz w:val="24"/>
          <w:szCs w:val="24"/>
          <w:lang w:val="x-none"/>
        </w:rPr>
      </w:pPr>
    </w:p>
    <w:p w14:paraId="00259939" w14:textId="77777777" w:rsidR="003E1FC7" w:rsidRDefault="003E1FC7" w:rsidP="003E1FC7">
      <w:pPr>
        <w:tabs>
          <w:tab w:val="left" w:pos="709"/>
        </w:tabs>
        <w:spacing w:line="276" w:lineRule="auto"/>
        <w:ind w:firstLine="0"/>
        <w:rPr>
          <w:sz w:val="24"/>
          <w:szCs w:val="24"/>
          <w:lang w:val="x-none"/>
        </w:rPr>
      </w:pPr>
    </w:p>
    <w:p w14:paraId="2BD320B1" w14:textId="77777777" w:rsidR="003E1FC7" w:rsidRDefault="003E1FC7" w:rsidP="003E1FC7">
      <w:pPr>
        <w:jc w:val="right"/>
        <w:rPr>
          <w:sz w:val="22"/>
        </w:rPr>
      </w:pPr>
    </w:p>
    <w:p w14:paraId="4B85E996" w14:textId="77777777" w:rsidR="00490696" w:rsidRDefault="00490696" w:rsidP="003E1FC7">
      <w:pPr>
        <w:jc w:val="right"/>
        <w:rPr>
          <w:sz w:val="22"/>
        </w:rPr>
      </w:pPr>
    </w:p>
    <w:p w14:paraId="345F5143" w14:textId="77777777" w:rsidR="00490696" w:rsidRDefault="00490696" w:rsidP="003E1FC7">
      <w:pPr>
        <w:jc w:val="right"/>
        <w:rPr>
          <w:sz w:val="22"/>
        </w:rPr>
      </w:pPr>
    </w:p>
    <w:p w14:paraId="41484CC4" w14:textId="77777777" w:rsidR="00490696" w:rsidRDefault="00490696" w:rsidP="003E1FC7">
      <w:pPr>
        <w:jc w:val="right"/>
        <w:rPr>
          <w:sz w:val="22"/>
        </w:rPr>
      </w:pPr>
    </w:p>
    <w:p w14:paraId="15D1809E" w14:textId="77777777" w:rsidR="00490696" w:rsidRDefault="00490696" w:rsidP="003E1FC7">
      <w:pPr>
        <w:jc w:val="right"/>
        <w:rPr>
          <w:sz w:val="22"/>
        </w:rPr>
      </w:pPr>
    </w:p>
    <w:p w14:paraId="2AAE4288" w14:textId="77777777" w:rsidR="00490696" w:rsidRDefault="00490696" w:rsidP="003E1FC7">
      <w:pPr>
        <w:jc w:val="right"/>
        <w:rPr>
          <w:sz w:val="22"/>
        </w:rPr>
      </w:pPr>
    </w:p>
    <w:p w14:paraId="49ECE0C9" w14:textId="77777777" w:rsidR="00490696" w:rsidRDefault="00490696" w:rsidP="003E1FC7">
      <w:pPr>
        <w:jc w:val="right"/>
        <w:rPr>
          <w:sz w:val="22"/>
        </w:rPr>
      </w:pPr>
    </w:p>
    <w:p w14:paraId="687CB001" w14:textId="77777777" w:rsidR="00490696" w:rsidRDefault="00490696" w:rsidP="003E1FC7">
      <w:pPr>
        <w:jc w:val="right"/>
        <w:rPr>
          <w:sz w:val="22"/>
        </w:rPr>
      </w:pPr>
    </w:p>
    <w:p w14:paraId="46D17379" w14:textId="77777777" w:rsidR="00490696" w:rsidRDefault="00490696" w:rsidP="003E1FC7">
      <w:pPr>
        <w:jc w:val="right"/>
        <w:rPr>
          <w:sz w:val="22"/>
        </w:rPr>
      </w:pPr>
    </w:p>
    <w:p w14:paraId="18E353F5" w14:textId="77777777" w:rsidR="00490696" w:rsidRDefault="00490696" w:rsidP="003E1FC7">
      <w:pPr>
        <w:jc w:val="right"/>
        <w:rPr>
          <w:sz w:val="22"/>
        </w:rPr>
      </w:pPr>
    </w:p>
    <w:p w14:paraId="1C94F8BD" w14:textId="77777777" w:rsidR="00490696" w:rsidRDefault="00490696" w:rsidP="003E1FC7">
      <w:pPr>
        <w:jc w:val="right"/>
        <w:rPr>
          <w:sz w:val="22"/>
        </w:rPr>
      </w:pPr>
    </w:p>
    <w:p w14:paraId="0675992A" w14:textId="77777777" w:rsidR="00490696" w:rsidRDefault="00490696" w:rsidP="003E1FC7">
      <w:pPr>
        <w:jc w:val="right"/>
        <w:rPr>
          <w:sz w:val="22"/>
        </w:rPr>
      </w:pPr>
    </w:p>
    <w:p w14:paraId="4C63F81C" w14:textId="77777777" w:rsidR="00490696" w:rsidRDefault="00490696" w:rsidP="003E1FC7">
      <w:pPr>
        <w:jc w:val="right"/>
        <w:rPr>
          <w:sz w:val="22"/>
        </w:rPr>
      </w:pPr>
    </w:p>
    <w:p w14:paraId="47F5A043" w14:textId="77777777" w:rsidR="00490696" w:rsidRDefault="00490696" w:rsidP="003E1FC7">
      <w:pPr>
        <w:jc w:val="right"/>
        <w:rPr>
          <w:sz w:val="22"/>
        </w:rPr>
      </w:pPr>
    </w:p>
    <w:p w14:paraId="10791BE7" w14:textId="77777777" w:rsidR="00490696" w:rsidRDefault="00490696" w:rsidP="003E1FC7">
      <w:pPr>
        <w:jc w:val="right"/>
        <w:rPr>
          <w:sz w:val="22"/>
        </w:rPr>
      </w:pPr>
    </w:p>
    <w:p w14:paraId="7E185734" w14:textId="77777777" w:rsidR="00490696" w:rsidRDefault="00490696" w:rsidP="003E1FC7">
      <w:pPr>
        <w:jc w:val="right"/>
        <w:rPr>
          <w:sz w:val="22"/>
        </w:rPr>
      </w:pPr>
    </w:p>
    <w:p w14:paraId="6C1CE12F" w14:textId="77777777" w:rsidR="00490696" w:rsidRDefault="00490696" w:rsidP="003E1FC7">
      <w:pPr>
        <w:jc w:val="right"/>
        <w:rPr>
          <w:sz w:val="22"/>
        </w:rPr>
      </w:pPr>
    </w:p>
    <w:p w14:paraId="7DD6C89B" w14:textId="77777777" w:rsidR="00490696" w:rsidRDefault="00490696" w:rsidP="003E1FC7">
      <w:pPr>
        <w:jc w:val="right"/>
        <w:rPr>
          <w:sz w:val="22"/>
        </w:rPr>
      </w:pPr>
    </w:p>
    <w:p w14:paraId="5D99F772" w14:textId="2AF7C1E9" w:rsidR="003E1FC7" w:rsidRPr="00543F2A" w:rsidRDefault="003E1FC7" w:rsidP="003E1FC7">
      <w:pPr>
        <w:jc w:val="right"/>
        <w:rPr>
          <w:sz w:val="22"/>
        </w:rPr>
      </w:pPr>
      <w:r w:rsidRPr="00543F2A">
        <w:rPr>
          <w:sz w:val="22"/>
        </w:rPr>
        <w:t>Приложение №1</w:t>
      </w:r>
    </w:p>
    <w:p w14:paraId="76B6C5C0" w14:textId="77777777" w:rsidR="003E1FC7" w:rsidRDefault="003E1FC7" w:rsidP="003E1FC7">
      <w:pPr>
        <w:jc w:val="right"/>
      </w:pPr>
    </w:p>
    <w:tbl>
      <w:tblPr>
        <w:tblW w:w="105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3397"/>
        <w:gridCol w:w="713"/>
        <w:gridCol w:w="957"/>
      </w:tblGrid>
      <w:tr w:rsidR="003E1FC7" w:rsidRPr="003E1FC7" w14:paraId="404E6F47" w14:textId="77777777" w:rsidTr="00064EBB">
        <w:trPr>
          <w:cantSplit/>
          <w:trHeight w:val="852"/>
          <w:tblHeader/>
          <w:jc w:val="right"/>
        </w:trPr>
        <w:tc>
          <w:tcPr>
            <w:tcW w:w="567" w:type="dxa"/>
            <w:shd w:val="clear" w:color="auto" w:fill="auto"/>
            <w:vAlign w:val="center"/>
          </w:tcPr>
          <w:p w14:paraId="5CCD41D2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№</w:t>
            </w:r>
          </w:p>
          <w:p w14:paraId="496304DB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6BE3127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79709F13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№</w:t>
            </w:r>
          </w:p>
          <w:p w14:paraId="70938A1F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726A897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Ед.</w:t>
            </w:r>
          </w:p>
          <w:p w14:paraId="511EA742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2003793A" w14:textId="77777777" w:rsidR="003E1FC7" w:rsidRPr="003E1FC7" w:rsidRDefault="003E1FC7" w:rsidP="00064EBB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3E1FC7">
              <w:rPr>
                <w:bCs/>
                <w:sz w:val="24"/>
                <w:szCs w:val="24"/>
              </w:rPr>
              <w:t>Кол-во</w:t>
            </w:r>
          </w:p>
        </w:tc>
      </w:tr>
      <w:tr w:rsidR="003E1FC7" w:rsidRPr="003E1FC7" w14:paraId="1F7933B6" w14:textId="77777777" w:rsidTr="002F7A59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14:paraId="1C0FBC07" w14:textId="77777777" w:rsidR="003E1FC7" w:rsidRPr="003E1FC7" w:rsidRDefault="003E1FC7" w:rsidP="003E1FC7">
            <w:pPr>
              <w:pStyle w:val="ad"/>
              <w:numPr>
                <w:ilvl w:val="0"/>
                <w:numId w:val="18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22AD2C17" w14:textId="4A7B5B19" w:rsidR="003E1FC7" w:rsidRPr="003E1FC7" w:rsidRDefault="003E1FC7" w:rsidP="003E1FC7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3E1FC7">
              <w:rPr>
                <w:sz w:val="24"/>
                <w:szCs w:val="24"/>
              </w:rPr>
              <w:t>Шина алюминиевая АД31Т 6х50х4000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3622" w14:textId="665398EF" w:rsidR="003E1FC7" w:rsidRPr="003E1FC7" w:rsidRDefault="003E1FC7" w:rsidP="003E1FC7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3E1FC7">
              <w:rPr>
                <w:bCs/>
                <w:color w:val="000000"/>
                <w:sz w:val="24"/>
                <w:szCs w:val="24"/>
              </w:rPr>
              <w:t>2229924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4006B701" w14:textId="0BA4D1CB" w:rsidR="003E1FC7" w:rsidRPr="003E1FC7" w:rsidRDefault="003E1FC7" w:rsidP="003E1FC7">
            <w:pPr>
              <w:spacing w:line="276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3E1FC7">
              <w:rPr>
                <w:b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7767B" w14:textId="18B178B7" w:rsidR="003E1FC7" w:rsidRPr="003E1FC7" w:rsidRDefault="003E1FC7" w:rsidP="003E1FC7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3E1FC7">
              <w:rPr>
                <w:bCs/>
                <w:color w:val="000000"/>
                <w:sz w:val="24"/>
                <w:szCs w:val="24"/>
                <w:lang w:val="en-US"/>
              </w:rPr>
              <w:t>120</w:t>
            </w:r>
          </w:p>
        </w:tc>
      </w:tr>
      <w:tr w:rsidR="003E1FC7" w:rsidRPr="003E1FC7" w14:paraId="17D6C685" w14:textId="77777777" w:rsidTr="002F7A59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14:paraId="07C19D98" w14:textId="77777777" w:rsidR="003E1FC7" w:rsidRPr="003E1FC7" w:rsidRDefault="003E1FC7" w:rsidP="003E1FC7">
            <w:pPr>
              <w:pStyle w:val="ad"/>
              <w:numPr>
                <w:ilvl w:val="0"/>
                <w:numId w:val="18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29C786D8" w14:textId="576F4A50" w:rsidR="003E1FC7" w:rsidRPr="003E1FC7" w:rsidRDefault="003E1FC7" w:rsidP="003E1FC7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E1FC7">
              <w:rPr>
                <w:sz w:val="24"/>
                <w:szCs w:val="24"/>
              </w:rPr>
              <w:t>Шина алюминиевая АД31 8х80х4000</w:t>
            </w:r>
          </w:p>
        </w:tc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CFE7" w14:textId="31A74358" w:rsidR="003E1FC7" w:rsidRPr="003E1FC7" w:rsidRDefault="003E1FC7" w:rsidP="003E1FC7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color w:val="000000"/>
                <w:sz w:val="24"/>
                <w:szCs w:val="24"/>
              </w:rPr>
              <w:t>2321361</w:t>
            </w:r>
          </w:p>
        </w:tc>
        <w:tc>
          <w:tcPr>
            <w:tcW w:w="713" w:type="dxa"/>
            <w:shd w:val="clear" w:color="auto" w:fill="auto"/>
          </w:tcPr>
          <w:p w14:paraId="4310BD0A" w14:textId="22EEEE4B" w:rsidR="003E1FC7" w:rsidRPr="003E1FC7" w:rsidRDefault="003E1FC7" w:rsidP="003E1FC7">
            <w:pPr>
              <w:ind w:firstLine="0"/>
              <w:rPr>
                <w:sz w:val="24"/>
                <w:szCs w:val="24"/>
              </w:rPr>
            </w:pPr>
            <w:r w:rsidRPr="003E1FC7">
              <w:rPr>
                <w:sz w:val="24"/>
                <w:szCs w:val="24"/>
              </w:rPr>
              <w:t>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10697" w14:textId="5EA997BC" w:rsidR="003E1FC7" w:rsidRPr="003E1FC7" w:rsidRDefault="003E1FC7" w:rsidP="003E1FC7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3E1FC7">
              <w:rPr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3E1FC7" w:rsidRPr="003E1FC7" w14:paraId="0802E1C1" w14:textId="77777777" w:rsidTr="002F7A59">
        <w:trPr>
          <w:jc w:val="right"/>
        </w:trPr>
        <w:tc>
          <w:tcPr>
            <w:tcW w:w="567" w:type="dxa"/>
            <w:shd w:val="clear" w:color="auto" w:fill="auto"/>
            <w:vAlign w:val="center"/>
          </w:tcPr>
          <w:p w14:paraId="258A92F1" w14:textId="77777777" w:rsidR="003E1FC7" w:rsidRPr="003E1FC7" w:rsidRDefault="003E1FC7" w:rsidP="003E1FC7">
            <w:pPr>
              <w:pStyle w:val="ad"/>
              <w:numPr>
                <w:ilvl w:val="0"/>
                <w:numId w:val="18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5033EAFC" w14:textId="2A273A24" w:rsidR="003E1FC7" w:rsidRPr="003E1FC7" w:rsidRDefault="003E1FC7" w:rsidP="003E1FC7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E1FC7">
              <w:rPr>
                <w:sz w:val="24"/>
                <w:szCs w:val="24"/>
              </w:rPr>
              <w:t>Шина алюминиевая АД31Т 5х50х4000</w:t>
            </w:r>
          </w:p>
        </w:tc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B1AA" w14:textId="474E9089" w:rsidR="003E1FC7" w:rsidRPr="003E1FC7" w:rsidRDefault="003E1FC7" w:rsidP="003E1FC7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3E1FC7">
              <w:rPr>
                <w:bCs/>
                <w:color w:val="000000"/>
                <w:sz w:val="24"/>
                <w:szCs w:val="24"/>
              </w:rPr>
              <w:t>2343695</w:t>
            </w:r>
          </w:p>
        </w:tc>
        <w:tc>
          <w:tcPr>
            <w:tcW w:w="713" w:type="dxa"/>
            <w:shd w:val="clear" w:color="auto" w:fill="auto"/>
          </w:tcPr>
          <w:p w14:paraId="650ECB14" w14:textId="694A7087" w:rsidR="003E1FC7" w:rsidRPr="003E1FC7" w:rsidRDefault="003E1FC7" w:rsidP="003E1FC7">
            <w:pPr>
              <w:ind w:firstLine="0"/>
              <w:rPr>
                <w:sz w:val="24"/>
                <w:szCs w:val="24"/>
              </w:rPr>
            </w:pPr>
            <w:r w:rsidRPr="003E1FC7">
              <w:rPr>
                <w:sz w:val="24"/>
                <w:szCs w:val="24"/>
              </w:rPr>
              <w:t>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1B614" w14:textId="6359B6E3" w:rsidR="003E1FC7" w:rsidRPr="003E1FC7" w:rsidRDefault="003E1FC7" w:rsidP="003E1FC7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3E1FC7">
              <w:rPr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p w14:paraId="2979DCAC" w14:textId="77777777" w:rsidR="008A5CA5" w:rsidRPr="00B45908" w:rsidRDefault="008A5CA5" w:rsidP="00B45908">
      <w:pPr>
        <w:rPr>
          <w:szCs w:val="26"/>
        </w:rPr>
      </w:pPr>
    </w:p>
    <w:sectPr w:rsidR="008A5CA5" w:rsidRPr="00B45908" w:rsidSect="006A3C68">
      <w:headerReference w:type="even" r:id="rId20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C471F" w14:textId="77777777" w:rsidR="000C4DA2" w:rsidRDefault="000C4DA2">
      <w:r>
        <w:separator/>
      </w:r>
    </w:p>
  </w:endnote>
  <w:endnote w:type="continuationSeparator" w:id="0">
    <w:p w14:paraId="1542F253" w14:textId="77777777" w:rsidR="000C4DA2" w:rsidRDefault="000C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DB6D" w14:textId="77777777" w:rsidR="000C4DA2" w:rsidRDefault="000C4DA2">
      <w:r>
        <w:separator/>
      </w:r>
    </w:p>
  </w:footnote>
  <w:footnote w:type="continuationSeparator" w:id="0">
    <w:p w14:paraId="088BFB77" w14:textId="77777777" w:rsidR="000C4DA2" w:rsidRDefault="000C4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9DCB1" w14:textId="77777777" w:rsidR="00AD7048" w:rsidRDefault="006326E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979DCB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8"/>
  </w:num>
  <w:num w:numId="14">
    <w:abstractNumId w:val="16"/>
  </w:num>
  <w:num w:numId="15">
    <w:abstractNumId w:val="15"/>
  </w:num>
  <w:num w:numId="16">
    <w:abstractNumId w:val="1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261E"/>
    <w:rsid w:val="00002C58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2ADA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593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7290"/>
    <w:rsid w:val="000B7329"/>
    <w:rsid w:val="000B7484"/>
    <w:rsid w:val="000C0E47"/>
    <w:rsid w:val="000C2897"/>
    <w:rsid w:val="000C41EF"/>
    <w:rsid w:val="000C4DA2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F43"/>
    <w:rsid w:val="00132C88"/>
    <w:rsid w:val="001339EF"/>
    <w:rsid w:val="00133EF7"/>
    <w:rsid w:val="00136404"/>
    <w:rsid w:val="0013751A"/>
    <w:rsid w:val="00141439"/>
    <w:rsid w:val="00141D09"/>
    <w:rsid w:val="00141F52"/>
    <w:rsid w:val="00143107"/>
    <w:rsid w:val="0014399B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1B7"/>
    <w:rsid w:val="001D2559"/>
    <w:rsid w:val="001D5D1C"/>
    <w:rsid w:val="001D6900"/>
    <w:rsid w:val="001E2AE6"/>
    <w:rsid w:val="001E319B"/>
    <w:rsid w:val="001E5098"/>
    <w:rsid w:val="001E634A"/>
    <w:rsid w:val="001E6D26"/>
    <w:rsid w:val="001F090B"/>
    <w:rsid w:val="001F1948"/>
    <w:rsid w:val="001F19B0"/>
    <w:rsid w:val="001F3EDC"/>
    <w:rsid w:val="001F5706"/>
    <w:rsid w:val="001F5B67"/>
    <w:rsid w:val="001F6CEB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5BC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3359"/>
    <w:rsid w:val="002940AB"/>
    <w:rsid w:val="002941EE"/>
    <w:rsid w:val="00294421"/>
    <w:rsid w:val="002944C8"/>
    <w:rsid w:val="0029460D"/>
    <w:rsid w:val="00294A19"/>
    <w:rsid w:val="00294D54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6E5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1FC7"/>
    <w:rsid w:val="003E2BE8"/>
    <w:rsid w:val="003E7D01"/>
    <w:rsid w:val="003F138E"/>
    <w:rsid w:val="003F13E9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4E6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696"/>
    <w:rsid w:val="00490EA7"/>
    <w:rsid w:val="00492EC7"/>
    <w:rsid w:val="004930E8"/>
    <w:rsid w:val="004966C6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0AFE"/>
    <w:rsid w:val="00521430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F68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842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59CD"/>
    <w:rsid w:val="005E6A26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754"/>
    <w:rsid w:val="00630D80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30E6"/>
    <w:rsid w:val="00664FBF"/>
    <w:rsid w:val="00665196"/>
    <w:rsid w:val="00667142"/>
    <w:rsid w:val="0066735A"/>
    <w:rsid w:val="00667B22"/>
    <w:rsid w:val="00671083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5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4D05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2006"/>
    <w:rsid w:val="008922ED"/>
    <w:rsid w:val="00892A49"/>
    <w:rsid w:val="00892C4C"/>
    <w:rsid w:val="00894850"/>
    <w:rsid w:val="008950AA"/>
    <w:rsid w:val="00895131"/>
    <w:rsid w:val="00896DC1"/>
    <w:rsid w:val="00897389"/>
    <w:rsid w:val="008A0375"/>
    <w:rsid w:val="008A1FB9"/>
    <w:rsid w:val="008A23AF"/>
    <w:rsid w:val="008A2574"/>
    <w:rsid w:val="008A2EAB"/>
    <w:rsid w:val="008A4E3A"/>
    <w:rsid w:val="008A5CA5"/>
    <w:rsid w:val="008A6687"/>
    <w:rsid w:val="008B0A52"/>
    <w:rsid w:val="008B22FE"/>
    <w:rsid w:val="008B41DF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0BDA"/>
    <w:rsid w:val="008F31BD"/>
    <w:rsid w:val="008F38E6"/>
    <w:rsid w:val="008F3930"/>
    <w:rsid w:val="008F3A51"/>
    <w:rsid w:val="008F5DD1"/>
    <w:rsid w:val="008F73A3"/>
    <w:rsid w:val="008F7D25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447A"/>
    <w:rsid w:val="00915176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1501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303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5D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2B3"/>
    <w:rsid w:val="00A90CED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135E"/>
    <w:rsid w:val="00AC20FF"/>
    <w:rsid w:val="00AC3175"/>
    <w:rsid w:val="00AC31A0"/>
    <w:rsid w:val="00AC3825"/>
    <w:rsid w:val="00AC48F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77E"/>
    <w:rsid w:val="00B04952"/>
    <w:rsid w:val="00B05790"/>
    <w:rsid w:val="00B068DF"/>
    <w:rsid w:val="00B07190"/>
    <w:rsid w:val="00B10D8F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4C5"/>
    <w:rsid w:val="00B24C00"/>
    <w:rsid w:val="00B31336"/>
    <w:rsid w:val="00B3141F"/>
    <w:rsid w:val="00B322C8"/>
    <w:rsid w:val="00B33F00"/>
    <w:rsid w:val="00B37632"/>
    <w:rsid w:val="00B4184D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63A8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EAD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2C73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5E1C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66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0EE3"/>
    <w:rsid w:val="00F610B1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F2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2B9C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9DC40"/>
  <w15:docId w15:val="{ED427CE3-9FAE-4E9A-B0C8-14A273C5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rsid w:val="00F61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zcm-weld.ru/index.php?action=products&amp;cat=14" TargetMode="External"/><Relationship Id="rId18" Type="http://schemas.openxmlformats.org/officeDocument/2006/relationships/hyperlink" Target="http://www.czcm-weld.ru/index.php?action=products&amp;cat=1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://www.czcm-weld.ru/index.php?action=products&amp;cat=1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zcm-weld.ru/index.php?action=products&amp;cat=1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czcm-weld.ru/index.php?action=products&amp;cat=14" TargetMode="External"/><Relationship Id="rId10" Type="http://schemas.openxmlformats.org/officeDocument/2006/relationships/footnotes" Target="foot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zcm-weld.ru/index.php?action=products&amp;cat=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C45BC-ECDC-427F-B1BA-FA821FE00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1EA9C9F-40E7-4E28-A1DD-021EECB9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8315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5</cp:revision>
  <cp:lastPrinted>2015-01-26T12:37:00Z</cp:lastPrinted>
  <dcterms:created xsi:type="dcterms:W3CDTF">2021-10-28T13:47:00Z</dcterms:created>
  <dcterms:modified xsi:type="dcterms:W3CDTF">2022-10-20T12:04:00Z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